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048" w:rsidRPr="003F7048" w:rsidRDefault="003F7048" w:rsidP="003F704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F7048">
        <w:rPr>
          <w:rFonts w:ascii="Times New Roman" w:eastAsia="Times New Roman" w:hAnsi="Times New Roman" w:cs="Times New Roman"/>
          <w:b/>
          <w:bCs/>
          <w:kern w:val="36"/>
          <w:sz w:val="48"/>
          <w:szCs w:val="48"/>
        </w:rPr>
        <w:fldChar w:fldCharType="begin"/>
      </w:r>
      <w:r w:rsidRPr="003F7048">
        <w:rPr>
          <w:rFonts w:ascii="Times New Roman" w:eastAsia="Times New Roman" w:hAnsi="Times New Roman" w:cs="Times New Roman"/>
          <w:b/>
          <w:bCs/>
          <w:kern w:val="36"/>
          <w:sz w:val="48"/>
          <w:szCs w:val="48"/>
        </w:rPr>
        <w:instrText xml:space="preserve"> HYPERLINK "http://www.forexmetatraderindicators.com/faizumi-fx-trading-system-mt4-indicators-and-template/" \o "Permanent Link: Faizumi fx Trading System – MT4 Indicators and Template" </w:instrText>
      </w:r>
      <w:r w:rsidRPr="003F7048">
        <w:rPr>
          <w:rFonts w:ascii="Times New Roman" w:eastAsia="Times New Roman" w:hAnsi="Times New Roman" w:cs="Times New Roman"/>
          <w:b/>
          <w:bCs/>
          <w:kern w:val="36"/>
          <w:sz w:val="48"/>
          <w:szCs w:val="48"/>
        </w:rPr>
        <w:fldChar w:fldCharType="separate"/>
      </w:r>
      <w:proofErr w:type="spellStart"/>
      <w:r w:rsidRPr="003F7048">
        <w:rPr>
          <w:rFonts w:ascii="Times New Roman" w:eastAsia="Times New Roman" w:hAnsi="Times New Roman" w:cs="Times New Roman"/>
          <w:b/>
          <w:bCs/>
          <w:color w:val="0000FF"/>
          <w:kern w:val="36"/>
          <w:sz w:val="48"/>
          <w:szCs w:val="48"/>
          <w:u w:val="single"/>
        </w:rPr>
        <w:t>Faizumi</w:t>
      </w:r>
      <w:proofErr w:type="spellEnd"/>
      <w:r w:rsidRPr="003F7048">
        <w:rPr>
          <w:rFonts w:ascii="Times New Roman" w:eastAsia="Times New Roman" w:hAnsi="Times New Roman" w:cs="Times New Roman"/>
          <w:b/>
          <w:bCs/>
          <w:color w:val="0000FF"/>
          <w:kern w:val="36"/>
          <w:sz w:val="48"/>
          <w:szCs w:val="48"/>
          <w:u w:val="single"/>
        </w:rPr>
        <w:t xml:space="preserve"> </w:t>
      </w:r>
      <w:proofErr w:type="spellStart"/>
      <w:proofErr w:type="gramStart"/>
      <w:r w:rsidRPr="003F7048">
        <w:rPr>
          <w:rFonts w:ascii="Times New Roman" w:eastAsia="Times New Roman" w:hAnsi="Times New Roman" w:cs="Times New Roman"/>
          <w:b/>
          <w:bCs/>
          <w:color w:val="0000FF"/>
          <w:kern w:val="36"/>
          <w:sz w:val="48"/>
          <w:szCs w:val="48"/>
          <w:u w:val="single"/>
        </w:rPr>
        <w:t>fx</w:t>
      </w:r>
      <w:proofErr w:type="spellEnd"/>
      <w:proofErr w:type="gramEnd"/>
      <w:r w:rsidRPr="003F7048">
        <w:rPr>
          <w:rFonts w:ascii="Times New Roman" w:eastAsia="Times New Roman" w:hAnsi="Times New Roman" w:cs="Times New Roman"/>
          <w:b/>
          <w:bCs/>
          <w:color w:val="0000FF"/>
          <w:kern w:val="36"/>
          <w:sz w:val="48"/>
          <w:szCs w:val="48"/>
          <w:u w:val="single"/>
        </w:rPr>
        <w:t xml:space="preserve"> Trading System – MT4 Indicators and Template</w:t>
      </w:r>
      <w:r w:rsidRPr="003F7048">
        <w:rPr>
          <w:rFonts w:ascii="Times New Roman" w:eastAsia="Times New Roman" w:hAnsi="Times New Roman" w:cs="Times New Roman"/>
          <w:b/>
          <w:bCs/>
          <w:kern w:val="36"/>
          <w:sz w:val="48"/>
          <w:szCs w:val="48"/>
        </w:rPr>
        <w:fldChar w:fldCharType="end"/>
      </w:r>
    </w:p>
    <w:p w:rsidR="003F7048" w:rsidRPr="003F7048" w:rsidRDefault="003F7048" w:rsidP="003F7048">
      <w:pPr>
        <w:spacing w:before="100" w:beforeAutospacing="1" w:after="100" w:afterAutospacing="1" w:line="240" w:lineRule="auto"/>
        <w:rPr>
          <w:ins w:id="0" w:author="Unknown"/>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4762500" cy="2819400"/>
            <wp:effectExtent l="19050" t="0" r="0" b="0"/>
            <wp:docPr id="3" name="Picture 3" descr="Faizumi FX Trading System MT4 Indicators Templat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izumi FX Trading System MT4 Indicators Template">
                      <a:hlinkClick r:id="rId4"/>
                    </pic:cNvPr>
                    <pic:cNvPicPr>
                      <a:picLocks noChangeAspect="1" noChangeArrowheads="1"/>
                    </pic:cNvPicPr>
                  </pic:nvPicPr>
                  <pic:blipFill>
                    <a:blip r:embed="rId5"/>
                    <a:srcRect/>
                    <a:stretch>
                      <a:fillRect/>
                    </a:stretch>
                  </pic:blipFill>
                  <pic:spPr bwMode="auto">
                    <a:xfrm>
                      <a:off x="0" y="0"/>
                      <a:ext cx="4762500" cy="2819400"/>
                    </a:xfrm>
                    <a:prstGeom prst="rect">
                      <a:avLst/>
                    </a:prstGeom>
                    <a:noFill/>
                    <a:ln w="9525">
                      <a:noFill/>
                      <a:miter lim="800000"/>
                      <a:headEnd/>
                      <a:tailEnd/>
                    </a:ln>
                  </pic:spPr>
                </pic:pic>
              </a:graphicData>
            </a:graphic>
          </wp:inline>
        </w:drawing>
      </w:r>
    </w:p>
    <w:p w:rsidR="003F7048" w:rsidRPr="003F7048" w:rsidRDefault="003F7048" w:rsidP="003F7048">
      <w:pPr>
        <w:spacing w:before="100" w:beforeAutospacing="1" w:after="100" w:afterAutospacing="1" w:line="240" w:lineRule="auto"/>
        <w:rPr>
          <w:ins w:id="1" w:author="Unknown"/>
          <w:rFonts w:ascii="Times New Roman" w:eastAsia="Times New Roman" w:hAnsi="Times New Roman" w:cs="Times New Roman"/>
          <w:sz w:val="24"/>
          <w:szCs w:val="24"/>
        </w:rPr>
      </w:pPr>
      <w:proofErr w:type="spellStart"/>
      <w:ins w:id="2" w:author="Unknown">
        <w:r w:rsidRPr="003F7048">
          <w:rPr>
            <w:rFonts w:ascii="Times New Roman" w:eastAsia="Times New Roman" w:hAnsi="Times New Roman" w:cs="Times New Roman"/>
            <w:b/>
            <w:bCs/>
            <w:sz w:val="24"/>
            <w:szCs w:val="24"/>
          </w:rPr>
          <w:t>Faizumi</w:t>
        </w:r>
        <w:proofErr w:type="spellEnd"/>
        <w:r w:rsidRPr="003F7048">
          <w:rPr>
            <w:rFonts w:ascii="Times New Roman" w:eastAsia="Times New Roman" w:hAnsi="Times New Roman" w:cs="Times New Roman"/>
            <w:b/>
            <w:bCs/>
            <w:sz w:val="24"/>
            <w:szCs w:val="24"/>
          </w:rPr>
          <w:t xml:space="preserve"> </w:t>
        </w:r>
        <w:proofErr w:type="spellStart"/>
        <w:proofErr w:type="gramStart"/>
        <w:r w:rsidRPr="003F7048">
          <w:rPr>
            <w:rFonts w:ascii="Times New Roman" w:eastAsia="Times New Roman" w:hAnsi="Times New Roman" w:cs="Times New Roman"/>
            <w:b/>
            <w:bCs/>
            <w:sz w:val="24"/>
            <w:szCs w:val="24"/>
          </w:rPr>
          <w:t>fx</w:t>
        </w:r>
        <w:proofErr w:type="spellEnd"/>
        <w:proofErr w:type="gramEnd"/>
        <w:r w:rsidRPr="003F7048">
          <w:rPr>
            <w:rFonts w:ascii="Times New Roman" w:eastAsia="Times New Roman" w:hAnsi="Times New Roman" w:cs="Times New Roman"/>
            <w:b/>
            <w:bCs/>
            <w:sz w:val="24"/>
            <w:szCs w:val="24"/>
          </w:rPr>
          <w:t xml:space="preserve"> Trading System</w:t>
        </w:r>
        <w:r w:rsidRPr="003F7048">
          <w:rPr>
            <w:rFonts w:ascii="Times New Roman" w:eastAsia="Times New Roman" w:hAnsi="Times New Roman" w:cs="Times New Roman"/>
            <w:sz w:val="24"/>
            <w:szCs w:val="24"/>
          </w:rPr>
          <w:br/>
        </w:r>
        <w:r w:rsidRPr="003F7048">
          <w:rPr>
            <w:rFonts w:ascii="Times New Roman" w:eastAsia="Times New Roman" w:hAnsi="Times New Roman" w:cs="Times New Roman"/>
            <w:i/>
            <w:iCs/>
            <w:sz w:val="24"/>
            <w:szCs w:val="24"/>
          </w:rPr>
          <w:t xml:space="preserve">Made 1380 pips in just three weeks trading. </w:t>
        </w:r>
      </w:ins>
    </w:p>
    <w:p w:rsidR="003F7048" w:rsidRPr="003F7048" w:rsidRDefault="003F7048" w:rsidP="003F7048">
      <w:pPr>
        <w:spacing w:before="100" w:beforeAutospacing="1" w:after="100" w:afterAutospacing="1" w:line="240" w:lineRule="auto"/>
        <w:rPr>
          <w:ins w:id="3" w:author="Unknown"/>
          <w:rFonts w:ascii="Times New Roman" w:eastAsia="Times New Roman" w:hAnsi="Times New Roman" w:cs="Times New Roman"/>
          <w:sz w:val="24"/>
          <w:szCs w:val="24"/>
        </w:rPr>
      </w:pPr>
      <w:ins w:id="4" w:author="Unknown">
        <w:r w:rsidRPr="003F7048">
          <w:rPr>
            <w:rFonts w:ascii="Times New Roman" w:eastAsia="Times New Roman" w:hAnsi="Times New Roman" w:cs="Times New Roman"/>
            <w:sz w:val="24"/>
            <w:szCs w:val="24"/>
          </w:rPr>
          <w:t xml:space="preserve">We test this trading system for three weeks, on picture above you can see last week signals. System produce 18 signals, 15 winners and 3 </w:t>
        </w:r>
        <w:proofErr w:type="gramStart"/>
        <w:r w:rsidRPr="003F7048">
          <w:rPr>
            <w:rFonts w:ascii="Times New Roman" w:eastAsia="Times New Roman" w:hAnsi="Times New Roman" w:cs="Times New Roman"/>
            <w:sz w:val="24"/>
            <w:szCs w:val="24"/>
          </w:rPr>
          <w:t>loser</w:t>
        </w:r>
        <w:proofErr w:type="gramEnd"/>
        <w:r w:rsidRPr="003F7048">
          <w:rPr>
            <w:rFonts w:ascii="Times New Roman" w:eastAsia="Times New Roman" w:hAnsi="Times New Roman" w:cs="Times New Roman"/>
            <w:sz w:val="24"/>
            <w:szCs w:val="24"/>
          </w:rPr>
          <w:t xml:space="preserve"> in 21 day, 1380+ pips total. Most traders use 4H and D1 time frames, but we are day traders so we trade most systems and strategies at 1H time frames. As usually we use very primitive entry rules (nothing fancy).</w:t>
        </w:r>
      </w:ins>
    </w:p>
    <w:p w:rsidR="003F7048" w:rsidRPr="003F7048" w:rsidRDefault="003F7048" w:rsidP="003F7048">
      <w:pPr>
        <w:spacing w:before="100" w:beforeAutospacing="1" w:after="100" w:afterAutospacing="1" w:line="240" w:lineRule="auto"/>
        <w:rPr>
          <w:ins w:id="5" w:author="Unknown"/>
          <w:rFonts w:ascii="Times New Roman" w:eastAsia="Times New Roman" w:hAnsi="Times New Roman" w:cs="Times New Roman"/>
          <w:sz w:val="24"/>
          <w:szCs w:val="24"/>
        </w:rPr>
      </w:pPr>
      <w:ins w:id="6" w:author="Unknown">
        <w:r w:rsidRPr="003F7048">
          <w:rPr>
            <w:rFonts w:ascii="Times New Roman" w:eastAsia="Times New Roman" w:hAnsi="Times New Roman" w:cs="Times New Roman"/>
            <w:b/>
            <w:bCs/>
            <w:sz w:val="24"/>
            <w:szCs w:val="24"/>
          </w:rPr>
          <w:t>Simple trading rules</w:t>
        </w:r>
        <w:proofErr w:type="gramStart"/>
        <w:r w:rsidRPr="003F7048">
          <w:rPr>
            <w:rFonts w:ascii="Times New Roman" w:eastAsia="Times New Roman" w:hAnsi="Times New Roman" w:cs="Times New Roman"/>
            <w:b/>
            <w:bCs/>
            <w:sz w:val="24"/>
            <w:szCs w:val="24"/>
          </w:rPr>
          <w:t>:</w:t>
        </w:r>
        <w:proofErr w:type="gramEnd"/>
        <w:r w:rsidRPr="003F7048">
          <w:rPr>
            <w:rFonts w:ascii="Times New Roman" w:eastAsia="Times New Roman" w:hAnsi="Times New Roman" w:cs="Times New Roman"/>
            <w:sz w:val="24"/>
            <w:szCs w:val="24"/>
          </w:rPr>
          <w:br/>
        </w:r>
        <w:r w:rsidRPr="003F7048">
          <w:rPr>
            <w:rFonts w:ascii="Times New Roman" w:eastAsia="Times New Roman" w:hAnsi="Times New Roman" w:cs="Times New Roman"/>
            <w:b/>
            <w:bCs/>
            <w:sz w:val="24"/>
            <w:szCs w:val="24"/>
          </w:rPr>
          <w:t>Buy</w:t>
        </w:r>
        <w:r w:rsidRPr="003F7048">
          <w:rPr>
            <w:rFonts w:ascii="Times New Roman" w:eastAsia="Times New Roman" w:hAnsi="Times New Roman" w:cs="Times New Roman"/>
            <w:sz w:val="24"/>
            <w:szCs w:val="24"/>
          </w:rPr>
          <w:t xml:space="preserve">: When </w:t>
        </w:r>
        <w:proofErr w:type="spellStart"/>
        <w:r w:rsidRPr="003F7048">
          <w:rPr>
            <w:rFonts w:ascii="Times New Roman" w:eastAsia="Times New Roman" w:hAnsi="Times New Roman" w:cs="Times New Roman"/>
            <w:sz w:val="24"/>
            <w:szCs w:val="24"/>
          </w:rPr>
          <w:t>Goldminer</w:t>
        </w:r>
        <w:proofErr w:type="spellEnd"/>
        <w:r w:rsidRPr="003F7048">
          <w:rPr>
            <w:rFonts w:ascii="Times New Roman" w:eastAsia="Times New Roman" w:hAnsi="Times New Roman" w:cs="Times New Roman"/>
            <w:sz w:val="24"/>
            <w:szCs w:val="24"/>
          </w:rPr>
          <w:t>, Sniper Trend and Bollinger Bands (chart indicator) are red.</w:t>
        </w:r>
        <w:r w:rsidRPr="003F7048">
          <w:rPr>
            <w:rFonts w:ascii="Times New Roman" w:eastAsia="Times New Roman" w:hAnsi="Times New Roman" w:cs="Times New Roman"/>
            <w:sz w:val="24"/>
            <w:szCs w:val="24"/>
          </w:rPr>
          <w:br/>
        </w:r>
        <w:r w:rsidRPr="003F7048">
          <w:rPr>
            <w:rFonts w:ascii="Times New Roman" w:eastAsia="Times New Roman" w:hAnsi="Times New Roman" w:cs="Times New Roman"/>
            <w:b/>
            <w:bCs/>
            <w:sz w:val="24"/>
            <w:szCs w:val="24"/>
          </w:rPr>
          <w:t>Sell</w:t>
        </w:r>
        <w:r w:rsidRPr="003F7048">
          <w:rPr>
            <w:rFonts w:ascii="Times New Roman" w:eastAsia="Times New Roman" w:hAnsi="Times New Roman" w:cs="Times New Roman"/>
            <w:sz w:val="24"/>
            <w:szCs w:val="24"/>
          </w:rPr>
          <w:t xml:space="preserve">: When </w:t>
        </w:r>
        <w:proofErr w:type="spellStart"/>
        <w:r w:rsidRPr="003F7048">
          <w:rPr>
            <w:rFonts w:ascii="Times New Roman" w:eastAsia="Times New Roman" w:hAnsi="Times New Roman" w:cs="Times New Roman"/>
            <w:sz w:val="24"/>
            <w:szCs w:val="24"/>
          </w:rPr>
          <w:t>Goldminer</w:t>
        </w:r>
        <w:proofErr w:type="spellEnd"/>
        <w:r w:rsidRPr="003F7048">
          <w:rPr>
            <w:rFonts w:ascii="Times New Roman" w:eastAsia="Times New Roman" w:hAnsi="Times New Roman" w:cs="Times New Roman"/>
            <w:sz w:val="24"/>
            <w:szCs w:val="24"/>
          </w:rPr>
          <w:t xml:space="preserve">, Sniper Trend and Bollinger Bands (chart indicator) are blue. </w:t>
        </w:r>
      </w:ins>
    </w:p>
    <w:p w:rsidR="003F7048" w:rsidRPr="003F7048" w:rsidRDefault="003F7048" w:rsidP="003F7048">
      <w:pPr>
        <w:spacing w:beforeAutospacing="1" w:after="100" w:afterAutospacing="1" w:line="240" w:lineRule="auto"/>
        <w:rPr>
          <w:ins w:id="7" w:author="Unknown"/>
          <w:rFonts w:ascii="Times New Roman" w:eastAsia="Times New Roman" w:hAnsi="Times New Roman" w:cs="Times New Roman"/>
          <w:sz w:val="24"/>
          <w:szCs w:val="24"/>
        </w:rPr>
      </w:pPr>
      <w:proofErr w:type="spellStart"/>
      <w:ins w:id="8" w:author="Unknown">
        <w:r w:rsidRPr="003F7048">
          <w:rPr>
            <w:rFonts w:ascii="Times New Roman" w:eastAsia="Times New Roman" w:hAnsi="Times New Roman" w:cs="Times New Roman"/>
            <w:b/>
            <w:bCs/>
            <w:sz w:val="24"/>
            <w:szCs w:val="24"/>
          </w:rPr>
          <w:t>Faizumi</w:t>
        </w:r>
        <w:proofErr w:type="spellEnd"/>
        <w:r w:rsidRPr="003F7048">
          <w:rPr>
            <w:rFonts w:ascii="Times New Roman" w:eastAsia="Times New Roman" w:hAnsi="Times New Roman" w:cs="Times New Roman"/>
            <w:b/>
            <w:bCs/>
            <w:sz w:val="24"/>
            <w:szCs w:val="24"/>
          </w:rPr>
          <w:t xml:space="preserve"> </w:t>
        </w:r>
        <w:proofErr w:type="spellStart"/>
        <w:proofErr w:type="gramStart"/>
        <w:r w:rsidRPr="003F7048">
          <w:rPr>
            <w:rFonts w:ascii="Times New Roman" w:eastAsia="Times New Roman" w:hAnsi="Times New Roman" w:cs="Times New Roman"/>
            <w:b/>
            <w:bCs/>
            <w:sz w:val="24"/>
            <w:szCs w:val="24"/>
          </w:rPr>
          <w:t>fx</w:t>
        </w:r>
        <w:proofErr w:type="spellEnd"/>
        <w:proofErr w:type="gramEnd"/>
        <w:r w:rsidRPr="003F7048">
          <w:rPr>
            <w:rFonts w:ascii="Times New Roman" w:eastAsia="Times New Roman" w:hAnsi="Times New Roman" w:cs="Times New Roman"/>
            <w:b/>
            <w:bCs/>
            <w:sz w:val="24"/>
            <w:szCs w:val="24"/>
          </w:rPr>
          <w:t xml:space="preserve"> Trading System Include:</w:t>
        </w:r>
      </w:ins>
    </w:p>
    <w:p w:rsidR="003F7048" w:rsidRPr="003F7048" w:rsidRDefault="003F7048" w:rsidP="003F7048">
      <w:pPr>
        <w:spacing w:before="100" w:beforeAutospacing="1" w:after="100" w:afterAutospacing="1" w:line="240" w:lineRule="auto"/>
        <w:rPr>
          <w:ins w:id="9" w:author="Unknown"/>
          <w:rFonts w:ascii="Times New Roman" w:eastAsia="Times New Roman" w:hAnsi="Times New Roman" w:cs="Times New Roman"/>
          <w:sz w:val="24"/>
          <w:szCs w:val="24"/>
        </w:rPr>
      </w:pPr>
      <w:ins w:id="10" w:author="Unknown">
        <w:r w:rsidRPr="003F7048">
          <w:rPr>
            <w:rFonts w:ascii="Times New Roman" w:eastAsia="Times New Roman" w:hAnsi="Times New Roman" w:cs="Times New Roman"/>
            <w:sz w:val="24"/>
            <w:szCs w:val="24"/>
          </w:rPr>
          <w:t>Bollinger Bands_Stop_v2 .ex4</w:t>
        </w:r>
        <w:r w:rsidRPr="003F7048">
          <w:rPr>
            <w:rFonts w:ascii="Times New Roman" w:eastAsia="Times New Roman" w:hAnsi="Times New Roman" w:cs="Times New Roman"/>
            <w:sz w:val="24"/>
            <w:szCs w:val="24"/>
          </w:rPr>
          <w:br/>
          <w:t>goldminer2.ex4</w:t>
        </w:r>
        <w:r w:rsidRPr="003F7048">
          <w:rPr>
            <w:rFonts w:ascii="Times New Roman" w:eastAsia="Times New Roman" w:hAnsi="Times New Roman" w:cs="Times New Roman"/>
            <w:sz w:val="24"/>
            <w:szCs w:val="24"/>
          </w:rPr>
          <w:br/>
          <w:t>kuskus_starlightv2.ex4</w:t>
        </w:r>
        <w:r w:rsidRPr="003F7048">
          <w:rPr>
            <w:rFonts w:ascii="Times New Roman" w:eastAsia="Times New Roman" w:hAnsi="Times New Roman" w:cs="Times New Roman"/>
            <w:sz w:val="24"/>
            <w:szCs w:val="24"/>
          </w:rPr>
          <w:br/>
          <w:t>Kuskus_Starlight.mq4</w:t>
        </w:r>
        <w:r w:rsidRPr="003F7048">
          <w:rPr>
            <w:rFonts w:ascii="Times New Roman" w:eastAsia="Times New Roman" w:hAnsi="Times New Roman" w:cs="Times New Roman"/>
            <w:sz w:val="24"/>
            <w:szCs w:val="24"/>
          </w:rPr>
          <w:br/>
          <w:t>Sniper_Trend_B.mq4</w:t>
        </w:r>
        <w:r w:rsidRPr="003F7048">
          <w:rPr>
            <w:rFonts w:ascii="Times New Roman" w:eastAsia="Times New Roman" w:hAnsi="Times New Roman" w:cs="Times New Roman"/>
            <w:sz w:val="24"/>
            <w:szCs w:val="24"/>
          </w:rPr>
          <w:br/>
        </w:r>
        <w:proofErr w:type="spellStart"/>
        <w:r w:rsidRPr="003F7048">
          <w:rPr>
            <w:rFonts w:ascii="Times New Roman" w:eastAsia="Times New Roman" w:hAnsi="Times New Roman" w:cs="Times New Roman"/>
            <w:sz w:val="24"/>
            <w:szCs w:val="24"/>
          </w:rPr>
          <w:t>Heiken</w:t>
        </w:r>
        <w:proofErr w:type="spellEnd"/>
        <w:r w:rsidRPr="003F7048">
          <w:rPr>
            <w:rFonts w:ascii="Times New Roman" w:eastAsia="Times New Roman" w:hAnsi="Times New Roman" w:cs="Times New Roman"/>
            <w:sz w:val="24"/>
            <w:szCs w:val="24"/>
          </w:rPr>
          <w:t xml:space="preserve"> Ashi.mq4</w:t>
        </w:r>
        <w:r w:rsidRPr="003F7048">
          <w:rPr>
            <w:rFonts w:ascii="Times New Roman" w:eastAsia="Times New Roman" w:hAnsi="Times New Roman" w:cs="Times New Roman"/>
            <w:sz w:val="24"/>
            <w:szCs w:val="24"/>
          </w:rPr>
          <w:br/>
        </w:r>
        <w:proofErr w:type="spellStart"/>
        <w:r w:rsidRPr="003F7048">
          <w:rPr>
            <w:rFonts w:ascii="Times New Roman" w:eastAsia="Times New Roman" w:hAnsi="Times New Roman" w:cs="Times New Roman"/>
            <w:sz w:val="24"/>
            <w:szCs w:val="24"/>
          </w:rPr>
          <w:t>Heiken</w:t>
        </w:r>
        <w:proofErr w:type="spellEnd"/>
        <w:r w:rsidRPr="003F7048">
          <w:rPr>
            <w:rFonts w:ascii="Times New Roman" w:eastAsia="Times New Roman" w:hAnsi="Times New Roman" w:cs="Times New Roman"/>
            <w:sz w:val="24"/>
            <w:szCs w:val="24"/>
          </w:rPr>
          <w:t xml:space="preserve"> </w:t>
        </w:r>
        <w:proofErr w:type="spellStart"/>
        <w:r w:rsidRPr="003F7048">
          <w:rPr>
            <w:rFonts w:ascii="Times New Roman" w:eastAsia="Times New Roman" w:hAnsi="Times New Roman" w:cs="Times New Roman"/>
            <w:sz w:val="24"/>
            <w:szCs w:val="24"/>
          </w:rPr>
          <w:t>Ashi</w:t>
        </w:r>
        <w:proofErr w:type="spellEnd"/>
        <w:r w:rsidRPr="003F7048">
          <w:rPr>
            <w:rFonts w:ascii="Times New Roman" w:eastAsia="Times New Roman" w:hAnsi="Times New Roman" w:cs="Times New Roman"/>
            <w:sz w:val="24"/>
            <w:szCs w:val="24"/>
          </w:rPr>
          <w:t xml:space="preserve"> Smoothed_v2.ex4</w:t>
        </w:r>
        <w:r w:rsidRPr="003F7048">
          <w:rPr>
            <w:rFonts w:ascii="Times New Roman" w:eastAsia="Times New Roman" w:hAnsi="Times New Roman" w:cs="Times New Roman"/>
            <w:sz w:val="24"/>
            <w:szCs w:val="24"/>
          </w:rPr>
          <w:br/>
        </w:r>
        <w:proofErr w:type="spellStart"/>
        <w:r w:rsidRPr="003F7048">
          <w:rPr>
            <w:rFonts w:ascii="Times New Roman" w:eastAsia="Times New Roman" w:hAnsi="Times New Roman" w:cs="Times New Roman"/>
            <w:b/>
            <w:bCs/>
            <w:sz w:val="24"/>
            <w:szCs w:val="24"/>
          </w:rPr>
          <w:t>faizumi-fx</w:t>
        </w:r>
        <w:proofErr w:type="spellEnd"/>
        <w:r w:rsidRPr="003F7048">
          <w:rPr>
            <w:rFonts w:ascii="Times New Roman" w:eastAsia="Times New Roman" w:hAnsi="Times New Roman" w:cs="Times New Roman"/>
            <w:b/>
            <w:bCs/>
            <w:sz w:val="24"/>
            <w:szCs w:val="24"/>
          </w:rPr>
          <w:t xml:space="preserve"> v2.2.tpl – Template</w:t>
        </w:r>
      </w:ins>
    </w:p>
    <w:p w:rsidR="003F7048" w:rsidRPr="003F7048" w:rsidRDefault="003F7048" w:rsidP="003F7048">
      <w:pPr>
        <w:spacing w:before="100" w:beforeAutospacing="1" w:after="100" w:afterAutospacing="1" w:line="240" w:lineRule="auto"/>
        <w:rPr>
          <w:ins w:id="11" w:author="Unknown"/>
          <w:rFonts w:ascii="Times New Roman" w:eastAsia="Times New Roman" w:hAnsi="Times New Roman" w:cs="Times New Roman"/>
          <w:sz w:val="24"/>
          <w:szCs w:val="24"/>
        </w:rPr>
      </w:pPr>
      <w:ins w:id="12" w:author="Unknown">
        <w:r w:rsidRPr="003F7048">
          <w:rPr>
            <w:rFonts w:ascii="Times New Roman" w:eastAsia="Times New Roman" w:hAnsi="Times New Roman" w:cs="Times New Roman"/>
            <w:b/>
            <w:bCs/>
            <w:sz w:val="24"/>
            <w:szCs w:val="24"/>
          </w:rPr>
          <w:t xml:space="preserve">How to setup </w:t>
        </w:r>
        <w:proofErr w:type="spellStart"/>
        <w:r w:rsidRPr="003F7048">
          <w:rPr>
            <w:rFonts w:ascii="Times New Roman" w:eastAsia="Times New Roman" w:hAnsi="Times New Roman" w:cs="Times New Roman"/>
            <w:b/>
            <w:bCs/>
            <w:sz w:val="24"/>
            <w:szCs w:val="24"/>
          </w:rPr>
          <w:t>Faizumi</w:t>
        </w:r>
        <w:proofErr w:type="spellEnd"/>
        <w:r w:rsidRPr="003F7048">
          <w:rPr>
            <w:rFonts w:ascii="Times New Roman" w:eastAsia="Times New Roman" w:hAnsi="Times New Roman" w:cs="Times New Roman"/>
            <w:b/>
            <w:bCs/>
            <w:sz w:val="24"/>
            <w:szCs w:val="24"/>
          </w:rPr>
          <w:t xml:space="preserve"> </w:t>
        </w:r>
        <w:proofErr w:type="spellStart"/>
        <w:proofErr w:type="gramStart"/>
        <w:r w:rsidRPr="003F7048">
          <w:rPr>
            <w:rFonts w:ascii="Times New Roman" w:eastAsia="Times New Roman" w:hAnsi="Times New Roman" w:cs="Times New Roman"/>
            <w:b/>
            <w:bCs/>
            <w:sz w:val="24"/>
            <w:szCs w:val="24"/>
          </w:rPr>
          <w:t>fx</w:t>
        </w:r>
        <w:proofErr w:type="spellEnd"/>
        <w:proofErr w:type="gramEnd"/>
        <w:r w:rsidRPr="003F7048">
          <w:rPr>
            <w:rFonts w:ascii="Times New Roman" w:eastAsia="Times New Roman" w:hAnsi="Times New Roman" w:cs="Times New Roman"/>
            <w:b/>
            <w:bCs/>
            <w:sz w:val="24"/>
            <w:szCs w:val="24"/>
          </w:rPr>
          <w:t xml:space="preserve"> Trading System:</w:t>
        </w:r>
      </w:ins>
    </w:p>
    <w:p w:rsidR="003F7048" w:rsidRPr="003F7048" w:rsidRDefault="003F7048" w:rsidP="003F7048">
      <w:pPr>
        <w:spacing w:before="100" w:beforeAutospacing="1" w:after="100" w:afterAutospacing="1" w:line="240" w:lineRule="auto"/>
        <w:rPr>
          <w:ins w:id="13" w:author="Unknown"/>
          <w:rFonts w:ascii="Times New Roman" w:eastAsia="Times New Roman" w:hAnsi="Times New Roman" w:cs="Times New Roman"/>
          <w:sz w:val="24"/>
          <w:szCs w:val="24"/>
        </w:rPr>
      </w:pPr>
      <w:ins w:id="14" w:author="Unknown">
        <w:r w:rsidRPr="003F7048">
          <w:rPr>
            <w:rFonts w:ascii="Times New Roman" w:eastAsia="Times New Roman" w:hAnsi="Times New Roman" w:cs="Times New Roman"/>
            <w:sz w:val="24"/>
            <w:szCs w:val="24"/>
          </w:rPr>
          <w:t xml:space="preserve">1. </w:t>
        </w:r>
        <w:proofErr w:type="gramStart"/>
        <w:r w:rsidRPr="003F7048">
          <w:rPr>
            <w:rFonts w:ascii="Times New Roman" w:eastAsia="Times New Roman" w:hAnsi="Times New Roman" w:cs="Times New Roman"/>
            <w:sz w:val="24"/>
            <w:szCs w:val="24"/>
          </w:rPr>
          <w:t>Past</w:t>
        </w:r>
        <w:proofErr w:type="gramEnd"/>
        <w:r w:rsidRPr="003F7048">
          <w:rPr>
            <w:rFonts w:ascii="Times New Roman" w:eastAsia="Times New Roman" w:hAnsi="Times New Roman" w:cs="Times New Roman"/>
            <w:sz w:val="24"/>
            <w:szCs w:val="24"/>
          </w:rPr>
          <w:t xml:space="preserve"> all ex4 and mq4 files in “indicators” directory </w:t>
        </w:r>
        <w:proofErr w:type="spellStart"/>
        <w:r w:rsidRPr="003F7048">
          <w:rPr>
            <w:rFonts w:ascii="Times New Roman" w:eastAsia="Times New Roman" w:hAnsi="Times New Roman" w:cs="Times New Roman"/>
            <w:sz w:val="24"/>
            <w:szCs w:val="24"/>
          </w:rPr>
          <w:t>MetaTrader</w:t>
        </w:r>
        <w:proofErr w:type="spellEnd"/>
        <w:r w:rsidRPr="003F7048">
          <w:rPr>
            <w:rFonts w:ascii="Times New Roman" w:eastAsia="Times New Roman" w:hAnsi="Times New Roman" w:cs="Times New Roman"/>
            <w:sz w:val="24"/>
            <w:szCs w:val="24"/>
          </w:rPr>
          <w:t xml:space="preserve"> platform.</w:t>
        </w:r>
        <w:r w:rsidRPr="003F7048">
          <w:rPr>
            <w:rFonts w:ascii="Times New Roman" w:eastAsia="Times New Roman" w:hAnsi="Times New Roman" w:cs="Times New Roman"/>
            <w:sz w:val="24"/>
            <w:szCs w:val="24"/>
          </w:rPr>
          <w:br/>
          <w:t xml:space="preserve">2. </w:t>
        </w:r>
        <w:proofErr w:type="spellStart"/>
        <w:r w:rsidRPr="003F7048">
          <w:rPr>
            <w:rFonts w:ascii="Times New Roman" w:eastAsia="Times New Roman" w:hAnsi="Times New Roman" w:cs="Times New Roman"/>
            <w:sz w:val="24"/>
            <w:szCs w:val="24"/>
          </w:rPr>
          <w:t>Faizumi</w:t>
        </w:r>
        <w:proofErr w:type="spellEnd"/>
        <w:r w:rsidRPr="003F7048">
          <w:rPr>
            <w:rFonts w:ascii="Times New Roman" w:eastAsia="Times New Roman" w:hAnsi="Times New Roman" w:cs="Times New Roman"/>
            <w:sz w:val="24"/>
            <w:szCs w:val="24"/>
          </w:rPr>
          <w:t xml:space="preserve"> </w:t>
        </w:r>
        <w:proofErr w:type="spellStart"/>
        <w:proofErr w:type="gramStart"/>
        <w:r w:rsidRPr="003F7048">
          <w:rPr>
            <w:rFonts w:ascii="Times New Roman" w:eastAsia="Times New Roman" w:hAnsi="Times New Roman" w:cs="Times New Roman"/>
            <w:sz w:val="24"/>
            <w:szCs w:val="24"/>
          </w:rPr>
          <w:t>fx</w:t>
        </w:r>
        <w:proofErr w:type="spellEnd"/>
        <w:proofErr w:type="gramEnd"/>
        <w:r w:rsidRPr="003F7048">
          <w:rPr>
            <w:rFonts w:ascii="Times New Roman" w:eastAsia="Times New Roman" w:hAnsi="Times New Roman" w:cs="Times New Roman"/>
            <w:sz w:val="24"/>
            <w:szCs w:val="24"/>
          </w:rPr>
          <w:t xml:space="preserve"> Trading System Template paste in “template” directory in your </w:t>
        </w:r>
        <w:proofErr w:type="spellStart"/>
        <w:r w:rsidRPr="003F7048">
          <w:rPr>
            <w:rFonts w:ascii="Times New Roman" w:eastAsia="Times New Roman" w:hAnsi="Times New Roman" w:cs="Times New Roman"/>
            <w:sz w:val="24"/>
            <w:szCs w:val="24"/>
          </w:rPr>
          <w:t>MetaTrader</w:t>
        </w:r>
        <w:proofErr w:type="spellEnd"/>
        <w:r w:rsidRPr="003F7048">
          <w:rPr>
            <w:rFonts w:ascii="Times New Roman" w:eastAsia="Times New Roman" w:hAnsi="Times New Roman" w:cs="Times New Roman"/>
            <w:sz w:val="24"/>
            <w:szCs w:val="24"/>
          </w:rPr>
          <w:t xml:space="preserve"> platform.</w:t>
        </w:r>
        <w:r w:rsidRPr="003F7048">
          <w:rPr>
            <w:rFonts w:ascii="Times New Roman" w:eastAsia="Times New Roman" w:hAnsi="Times New Roman" w:cs="Times New Roman"/>
            <w:sz w:val="24"/>
            <w:szCs w:val="24"/>
          </w:rPr>
          <w:br/>
          <w:t xml:space="preserve">3. Restart your platform and then load “Forex Profit System.tpl” from </w:t>
        </w:r>
        <w:proofErr w:type="spellStart"/>
        <w:r w:rsidRPr="003F7048">
          <w:rPr>
            <w:rFonts w:ascii="Times New Roman" w:eastAsia="Times New Roman" w:hAnsi="Times New Roman" w:cs="Times New Roman"/>
            <w:sz w:val="24"/>
            <w:szCs w:val="24"/>
          </w:rPr>
          <w:t>MetaTrader</w:t>
        </w:r>
        <w:proofErr w:type="spellEnd"/>
        <w:r w:rsidRPr="003F7048">
          <w:rPr>
            <w:rFonts w:ascii="Times New Roman" w:eastAsia="Times New Roman" w:hAnsi="Times New Roman" w:cs="Times New Roman"/>
            <w:sz w:val="24"/>
            <w:szCs w:val="24"/>
          </w:rPr>
          <w:t xml:space="preserve"> panel.</w:t>
        </w:r>
      </w:ins>
    </w:p>
    <w:p w:rsidR="003F7048" w:rsidRPr="003F7048" w:rsidRDefault="003F7048" w:rsidP="003F7048">
      <w:pPr>
        <w:spacing w:before="100" w:beforeAutospacing="1" w:after="100" w:afterAutospacing="1" w:line="240" w:lineRule="auto"/>
        <w:rPr>
          <w:ins w:id="15" w:author="Unknown"/>
          <w:rFonts w:ascii="Times New Roman" w:eastAsia="Times New Roman" w:hAnsi="Times New Roman" w:cs="Times New Roman"/>
          <w:sz w:val="24"/>
          <w:szCs w:val="24"/>
        </w:rPr>
      </w:pPr>
      <w:ins w:id="16" w:author="Unknown">
        <w:r w:rsidRPr="003F7048">
          <w:rPr>
            <w:rFonts w:ascii="Times New Roman" w:eastAsia="Times New Roman" w:hAnsi="Times New Roman" w:cs="Times New Roman"/>
            <w:sz w:val="24"/>
            <w:szCs w:val="24"/>
          </w:rPr>
          <w:lastRenderedPageBreak/>
          <w:t>We strongly suggest you to trade on demo before you learn how to use it.</w:t>
        </w:r>
      </w:ins>
    </w:p>
    <w:p w:rsidR="003F7048" w:rsidRPr="003F7048" w:rsidRDefault="003F7048" w:rsidP="003F7048">
      <w:pPr>
        <w:spacing w:before="100" w:beforeAutospacing="1" w:after="100" w:afterAutospacing="1" w:line="240" w:lineRule="auto"/>
        <w:rPr>
          <w:ins w:id="17" w:author="Unknown"/>
          <w:rFonts w:ascii="Times New Roman" w:eastAsia="Times New Roman" w:hAnsi="Times New Roman" w:cs="Times New Roman"/>
          <w:sz w:val="24"/>
          <w:szCs w:val="24"/>
        </w:rPr>
      </w:pPr>
      <w:ins w:id="18" w:author="Unknown">
        <w:r w:rsidRPr="003F7048">
          <w:rPr>
            <w:rFonts w:ascii="Times New Roman" w:eastAsia="Times New Roman" w:hAnsi="Times New Roman" w:cs="Times New Roman"/>
            <w:b/>
            <w:bCs/>
            <w:sz w:val="24"/>
            <w:szCs w:val="24"/>
          </w:rPr>
          <w:t>Note</w:t>
        </w:r>
        <w:r w:rsidRPr="003F7048">
          <w:rPr>
            <w:rFonts w:ascii="Times New Roman" w:eastAsia="Times New Roman" w:hAnsi="Times New Roman" w:cs="Times New Roman"/>
            <w:sz w:val="24"/>
            <w:szCs w:val="24"/>
          </w:rPr>
          <w:t>: We don’t use “Kuskus_Starlight.mq4″ Indicators signal in this strategy.</w:t>
        </w:r>
      </w:ins>
    </w:p>
    <w:p w:rsidR="002B6FAF" w:rsidRDefault="002B6FAF" w:rsidP="003F7048">
      <w:pPr>
        <w:spacing w:line="240" w:lineRule="auto"/>
      </w:pPr>
    </w:p>
    <w:sectPr w:rsidR="002B6FAF" w:rsidSect="003F704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F7048"/>
    <w:rsid w:val="002B6FAF"/>
    <w:rsid w:val="003F7048"/>
    <w:rsid w:val="00813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FAF"/>
  </w:style>
  <w:style w:type="paragraph" w:styleId="Heading1">
    <w:name w:val="heading 1"/>
    <w:basedOn w:val="Normal"/>
    <w:link w:val="Heading1Char"/>
    <w:uiPriority w:val="9"/>
    <w:qFormat/>
    <w:rsid w:val="003F70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04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F7048"/>
    <w:rPr>
      <w:color w:val="0000FF"/>
      <w:u w:val="single"/>
    </w:rPr>
  </w:style>
  <w:style w:type="paragraph" w:styleId="NormalWeb">
    <w:name w:val="Normal (Web)"/>
    <w:basedOn w:val="Normal"/>
    <w:uiPriority w:val="99"/>
    <w:semiHidden/>
    <w:unhideWhenUsed/>
    <w:rsid w:val="003F704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F7048"/>
    <w:rPr>
      <w:b/>
      <w:bCs/>
    </w:rPr>
  </w:style>
  <w:style w:type="character" w:styleId="Emphasis">
    <w:name w:val="Emphasis"/>
    <w:basedOn w:val="DefaultParagraphFont"/>
    <w:uiPriority w:val="20"/>
    <w:qFormat/>
    <w:rsid w:val="003F7048"/>
    <w:rPr>
      <w:i/>
      <w:iCs/>
    </w:rPr>
  </w:style>
  <w:style w:type="paragraph" w:styleId="BalloonText">
    <w:name w:val="Balloon Text"/>
    <w:basedOn w:val="Normal"/>
    <w:link w:val="BalloonTextChar"/>
    <w:uiPriority w:val="99"/>
    <w:semiHidden/>
    <w:unhideWhenUsed/>
    <w:rsid w:val="003F7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0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5775157">
      <w:bodyDiv w:val="1"/>
      <w:marLeft w:val="0"/>
      <w:marRight w:val="0"/>
      <w:marTop w:val="0"/>
      <w:marBottom w:val="0"/>
      <w:divBdr>
        <w:top w:val="none" w:sz="0" w:space="0" w:color="auto"/>
        <w:left w:val="none" w:sz="0" w:space="0" w:color="auto"/>
        <w:bottom w:val="none" w:sz="0" w:space="0" w:color="auto"/>
        <w:right w:val="none" w:sz="0" w:space="0" w:color="auto"/>
      </w:divBdr>
      <w:divsChild>
        <w:div w:id="1199314332">
          <w:marLeft w:val="0"/>
          <w:marRight w:val="0"/>
          <w:marTop w:val="0"/>
          <w:marBottom w:val="0"/>
          <w:divBdr>
            <w:top w:val="none" w:sz="0" w:space="0" w:color="auto"/>
            <w:left w:val="none" w:sz="0" w:space="0" w:color="auto"/>
            <w:bottom w:val="none" w:sz="0" w:space="0" w:color="auto"/>
            <w:right w:val="none" w:sz="0" w:space="0" w:color="auto"/>
          </w:divBdr>
        </w:div>
        <w:div w:id="938834855">
          <w:marLeft w:val="0"/>
          <w:marRight w:val="0"/>
          <w:marTop w:val="0"/>
          <w:marBottom w:val="0"/>
          <w:divBdr>
            <w:top w:val="none" w:sz="0" w:space="0" w:color="auto"/>
            <w:left w:val="none" w:sz="0" w:space="0" w:color="auto"/>
            <w:bottom w:val="none" w:sz="0" w:space="0" w:color="auto"/>
            <w:right w:val="none" w:sz="0" w:space="0" w:color="auto"/>
          </w:divBdr>
          <w:divsChild>
            <w:div w:id="588659090">
              <w:marLeft w:val="0"/>
              <w:marRight w:val="0"/>
              <w:marTop w:val="0"/>
              <w:marBottom w:val="0"/>
              <w:divBdr>
                <w:top w:val="none" w:sz="0" w:space="0" w:color="auto"/>
                <w:left w:val="none" w:sz="0" w:space="0" w:color="auto"/>
                <w:bottom w:val="none" w:sz="0" w:space="0" w:color="auto"/>
                <w:right w:val="none" w:sz="0" w:space="0" w:color="auto"/>
              </w:divBdr>
              <w:divsChild>
                <w:div w:id="1167162955">
                  <w:marLeft w:val="0"/>
                  <w:marRight w:val="0"/>
                  <w:marTop w:val="0"/>
                  <w:marBottom w:val="0"/>
                  <w:divBdr>
                    <w:top w:val="none" w:sz="0" w:space="0" w:color="auto"/>
                    <w:left w:val="none" w:sz="0" w:space="0" w:color="auto"/>
                    <w:bottom w:val="none" w:sz="0" w:space="0" w:color="auto"/>
                    <w:right w:val="none" w:sz="0" w:space="0" w:color="auto"/>
                  </w:divBdr>
                  <w:divsChild>
                    <w:div w:id="376778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forexmetatraderindicators.com/wp-content/uploads/2011/03/faizumi-fx-trading-system-mt4-indicators-templat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228</Words>
  <Characters>1304</Characters>
  <Application>Microsoft Office Word</Application>
  <DocSecurity>0</DocSecurity>
  <Lines>10</Lines>
  <Paragraphs>3</Paragraphs>
  <ScaleCrop>false</ScaleCrop>
  <Company>Grizli777</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ENDUSER</dc:creator>
  <cp:keywords/>
  <dc:description/>
  <cp:lastModifiedBy>ENDUSER</cp:lastModifiedBy>
  <cp:revision>1</cp:revision>
  <dcterms:created xsi:type="dcterms:W3CDTF">2011-03-29T16:20:00Z</dcterms:created>
  <dcterms:modified xsi:type="dcterms:W3CDTF">2011-03-29T16:22:00Z</dcterms:modified>
</cp:coreProperties>
</file>